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BF2" w:rsidRDefault="00F01E2F">
      <w:r>
        <w:rPr>
          <w:noProof/>
        </w:rPr>
        <w:drawing>
          <wp:inline distT="0" distB="0" distL="0" distR="0">
            <wp:extent cx="1800476" cy="809738"/>
            <wp:effectExtent l="0" t="0" r="9525" b="9525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4A47E32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476" cy="80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1E2F" w:rsidRPr="00F01E2F" w:rsidRDefault="00F01E2F" w:rsidP="00F01E2F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F01E2F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 wp14:anchorId="31FD3E8D" wp14:editId="53FE9450">
            <wp:extent cx="4991100" cy="3743325"/>
            <wp:effectExtent l="0" t="0" r="0" b="9525"/>
            <wp:docPr id="16" name="圖片 16" descr="輔英科大全大運奪金傳捷報 跨域資源打造金牌選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輔英科大全大運奪金傳捷報 跨域資源打造金牌選手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019" cy="3745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E2F" w:rsidRPr="00F01E2F" w:rsidRDefault="00F01E2F" w:rsidP="00F01E2F">
      <w:pPr>
        <w:widowControl/>
        <w:shd w:val="clear" w:color="auto" w:fill="FFFFFF"/>
        <w:spacing w:before="100" w:beforeAutospacing="1" w:after="100" w:afterAutospacing="1"/>
        <w:outlineLvl w:val="0"/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</w:pPr>
      <w:r w:rsidRPr="00F01E2F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輔英科大全大運奪金傳捷報</w:t>
      </w:r>
      <w:r w:rsidRPr="00F01E2F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 xml:space="preserve"> </w:t>
      </w:r>
      <w:r w:rsidRPr="00F01E2F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跨域資源打造金牌選手</w:t>
      </w:r>
    </w:p>
    <w:p w:rsidR="00F01E2F" w:rsidRPr="00F01E2F" w:rsidRDefault="00F01E2F" w:rsidP="00F01E2F">
      <w:pPr>
        <w:widowControl/>
        <w:shd w:val="clear" w:color="auto" w:fill="FFFFFF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F01E2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今傳媒</w:t>
      </w:r>
      <w:r w:rsidRPr="00F01E2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2025-05-09 20:15</w:t>
      </w:r>
    </w:p>
    <w:p w:rsidR="00F01E2F" w:rsidRPr="00F01E2F" w:rsidRDefault="00F01E2F" w:rsidP="00F01E2F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F01E2F">
        <w:rPr>
          <w:rFonts w:ascii="Segoe UI" w:eastAsia="新細明體" w:hAnsi="Segoe UI" w:cs="Segoe UI"/>
          <w:noProof/>
          <w:color w:val="212529"/>
          <w:spacing w:val="24"/>
          <w:kern w:val="0"/>
          <w:szCs w:val="24"/>
        </w:rPr>
        <w:lastRenderedPageBreak/>
        <w:drawing>
          <wp:inline distT="0" distB="0" distL="0" distR="0" wp14:anchorId="5B556BA1" wp14:editId="2D5E0522">
            <wp:extent cx="5384800" cy="4038600"/>
            <wp:effectExtent l="0" t="0" r="6350" b="0"/>
            <wp:docPr id="17" name="圖片 17" descr="https://focusnews.com.tw/wp-content/uploads/2025/05/S__3645449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ocusnews.com.tw/wp-content/uploads/2025/05/S__3645449-800x60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E2F" w:rsidRPr="00F01E2F" w:rsidRDefault="00F01E2F" w:rsidP="00F01E2F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F01E2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【今傳媒</w:t>
      </w:r>
      <w:r w:rsidRPr="00F01E2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/</w:t>
      </w:r>
      <w:r w:rsidRPr="00F01E2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記者李祖東報導】</w:t>
      </w:r>
      <w:r w:rsidRPr="00F01E2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br/>
      </w:r>
      <w:r w:rsidRPr="00F01E2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輔英科大運動團隊參加一一四年全國大專校院運動會，在跆拳道、田徑、射箭、羽球、拳擊項目皆大有斬獲，共奪得一金、一銀、三銅及其他佳績。林惠賢校長表示，該校是以「海納百川」的精神，培育優秀體育選手，在師生共同努力下，女足、跆拳等多項體育表現有如百花齊放，讓輔英健康專業大學招牌更加名符其實。</w:t>
      </w:r>
    </w:p>
    <w:p w:rsidR="00F01E2F" w:rsidRPr="00F01E2F" w:rsidRDefault="00F01E2F" w:rsidP="00F01E2F">
      <w:pPr>
        <w:widowControl/>
        <w:shd w:val="clear" w:color="auto" w:fill="FFFFFF"/>
        <w:spacing w:after="100" w:afterAutospacing="1"/>
        <w:rPr>
          <w:ins w:id="0" w:author="Unknown"/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F01E2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林惠賢校長指出，輔英體育選手擁有得天獨厚的優勢條件，學校不僅有優美的校園、田徑操場，還有大型體育館以及大寮運動中心，軟硬體設備先進且齊全，以及可持續發揮運動專長相關的職涯科系選擇，如休閒與遊憩事業管理系的運動休閒管理、物理治療系的運動傷害防護、高齡及長期照護事業系的樂齡運動指導、幼兒保育暨產業系的幼兒暨親子體能、護理系的健康促進領域、健康事業管理系的健康管理、保健營養系的體重控制與運動保健、資訊科技與管理系的運動科技等，提供運動暨健康產業多元跨域人才之培育。</w:t>
      </w:r>
    </w:p>
    <w:p w:rsidR="00F01E2F" w:rsidRPr="00F01E2F" w:rsidRDefault="00F01E2F" w:rsidP="00F01E2F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F01E2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今年全國大專校院運動會，輔英在跆拳道、田徑、射箭、羽球、拳擊項目共奪得一金、一銀、三銅、一個第四、四個第五名。輔</w:t>
      </w:r>
      <w:r w:rsidRPr="00F01E2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lastRenderedPageBreak/>
        <w:t>英科大運動團隊總教練，同時為人文與管理學院林献巃院長說，金銀銅分別為跆拳道一般女子組單人品勢金牌保營系蕭奉儀；田徑一般男生組鐵餅銀牌休憩系馮振強；射箭一般組混雙複合弓銅牌職安系許登翔、護理系宋羽暄；跆拳道一般組女子團體品勢銅牌蕭奉儀、物治系姜柔安、護理科許絜㝢；跆拳道一般組雙人品勢銅牌蕭奉儀、職安系徐煥勛。</w:t>
      </w:r>
    </w:p>
    <w:p w:rsidR="00F01E2F" w:rsidRPr="00F01E2F" w:rsidRDefault="00F01E2F" w:rsidP="00F01E2F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F01E2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體育暨健康促進中心蔡芬卿主任指出，射箭一般男生組個人複合弓第四名職安系許登翔；跆拳道公開女子組團體品勢第五名護理系楊佳臻、幼保系廖沛琳、高長系林玫君；羽球一般女生組雙打第五名護理科林容瑄、潘苡瑄；田徑一般男子組鉛球第五名休憩系馮振強；拳擊公開男子組第四量級第五名化材系徐子宸。</w:t>
      </w:r>
    </w:p>
    <w:p w:rsidR="00F01E2F" w:rsidRPr="00F01E2F" w:rsidRDefault="00F01E2F" w:rsidP="00F01E2F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bookmarkStart w:id="1" w:name="_GoBack"/>
      <w:r w:rsidRPr="00F01E2F">
        <w:rPr>
          <w:rFonts w:ascii="Segoe UI" w:eastAsia="新細明體" w:hAnsi="Segoe UI" w:cs="Segoe UI"/>
          <w:noProof/>
          <w:color w:val="212529"/>
          <w:spacing w:val="24"/>
          <w:kern w:val="0"/>
          <w:szCs w:val="24"/>
        </w:rPr>
        <w:drawing>
          <wp:inline distT="0" distB="0" distL="0" distR="0" wp14:anchorId="770EF978" wp14:editId="46C25AD0">
            <wp:extent cx="5257800" cy="3943350"/>
            <wp:effectExtent l="0" t="0" r="0" b="0"/>
            <wp:docPr id="18" name="圖片 18" descr="https://focusnews.com.tw/wp-content/uploads/2025/05/S__3645445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ocusnews.com.tw/wp-content/uploads/2025/05/S__3645445-800x6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588" cy="3950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F01E2F" w:rsidRPr="00F01E2F" w:rsidRDefault="00F01E2F" w:rsidP="00F01E2F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F01E2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「汗水的澆鑄加上貴人相助，都是成就金牌的喜悅！」蕭奉儀三度挑戰全大運，去年原本是奪標大熱門，卻在關鍵時刻跌了一跤，一度迷失方向，在經過一年的沉潛並養精蓄銳，重新站起來拼搏。她感謝鄭志忠教練、黃玉儀教練、還有高雄中華道館的蔡少維教練，以及學校體健中心的支持，一路相挺和提攜栽培，才能圓金牌夢。然而，最深的感謝要獻給最親愛的父母。是父親沉穩如山的陪伴，讓她在低潮中擁有堅定不移的依靠；是母親無微</w:t>
      </w:r>
      <w:r w:rsidRPr="00F01E2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lastRenderedPageBreak/>
        <w:t>不至的照顧與鼓勵，讓她一次次重新站起來，勇敢地迎向挑戰。在這個充滿感恩的母親節，她要將這面金牌，獻給最摯愛的媽媽，也獻給一路相挺的爸爸。這不僅是她的榮耀，更是屬於他們共同的驕傲。</w:t>
      </w:r>
    </w:p>
    <w:p w:rsidR="00F01E2F" w:rsidRPr="00F01E2F" w:rsidRDefault="00F01E2F" w:rsidP="00F01E2F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F01E2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蕭奉儀坦言初賽時有去年的陰影，初複賽時心情很緊張，許多動作怕失誤、怕掉腳，不太敢衝，直到進入決賽後，情緒較為篤定，心裡告訴自己「勇敢做、不會掉、穩住心態」，感謝公開組的高手指導，這面金牌是很多人的功勞，也是她的汗水所澆鑄而成。</w:t>
      </w:r>
      <w:r w:rsidRPr="00F01E2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br/>
      </w:r>
      <w:r w:rsidRPr="00F01E2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輔英科大</w:t>
      </w:r>
      <w:r w:rsidRPr="00F01E2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114</w:t>
      </w:r>
      <w:r w:rsidRPr="00F01E2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學年度日四技運動績優，現正招生中！報名日期至</w:t>
      </w:r>
      <w:r w:rsidRPr="00F01E2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5</w:t>
      </w:r>
      <w:r w:rsidRPr="00F01E2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月</w:t>
      </w:r>
      <w:r w:rsidRPr="00F01E2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13</w:t>
      </w:r>
      <w:r w:rsidRPr="00F01E2F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日止，詳情請見官網。</w:t>
      </w:r>
    </w:p>
    <w:p w:rsidR="0095790D" w:rsidRPr="00D05580" w:rsidRDefault="0095790D">
      <w:pPr>
        <w:rPr>
          <w:rFonts w:hint="eastAsia"/>
        </w:rPr>
      </w:pPr>
    </w:p>
    <w:sectPr w:rsidR="0095790D" w:rsidRPr="00D0558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03" w:rsidRDefault="00F04203" w:rsidP="0095790D">
      <w:r>
        <w:separator/>
      </w:r>
    </w:p>
  </w:endnote>
  <w:endnote w:type="continuationSeparator" w:id="0">
    <w:p w:rsidR="00F04203" w:rsidRDefault="00F04203" w:rsidP="00957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03" w:rsidRDefault="00F04203" w:rsidP="0095790D">
      <w:r>
        <w:separator/>
      </w:r>
    </w:p>
  </w:footnote>
  <w:footnote w:type="continuationSeparator" w:id="0">
    <w:p w:rsidR="00F04203" w:rsidRDefault="00F04203" w:rsidP="009579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1F9"/>
    <w:rsid w:val="00016CDF"/>
    <w:rsid w:val="003061F9"/>
    <w:rsid w:val="00462BF2"/>
    <w:rsid w:val="0095790D"/>
    <w:rsid w:val="009B0727"/>
    <w:rsid w:val="00A45B4B"/>
    <w:rsid w:val="00D05580"/>
    <w:rsid w:val="00DB6D71"/>
    <w:rsid w:val="00F01E2F"/>
    <w:rsid w:val="00F0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627BC0"/>
  <w15:chartTrackingRefBased/>
  <w15:docId w15:val="{B8B111E9-9A7D-4C58-9E49-09F79263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79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5790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579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5790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812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33715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89820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68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8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0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27368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7223229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0457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7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3155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9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20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956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05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815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896024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63565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05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790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914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11488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9687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4123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8924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96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42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7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672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7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57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24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94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98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91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4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5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9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66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45053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26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30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0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19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89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18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42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98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75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6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1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30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1896544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9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9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68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556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3422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758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896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600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346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356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585971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78238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3588538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5640811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6965387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6177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94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110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444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1500663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8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72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22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53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31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63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100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05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6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26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80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75278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046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5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8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9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69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06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2025-10-29T05:52:00Z</dcterms:created>
  <dcterms:modified xsi:type="dcterms:W3CDTF">2025-10-29T05:53:00Z</dcterms:modified>
</cp:coreProperties>
</file>